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70A083" w14:textId="28CD924C" w:rsidR="007A75F9" w:rsidRDefault="007A75F9" w:rsidP="007A75F9">
      <w:pPr>
        <w:spacing w:after="0"/>
        <w:jc w:val="center"/>
        <w:rPr>
          <w:rFonts w:ascii="Arial" w:hAnsi="Arial" w:cs="Arial"/>
          <w:b/>
          <w:sz w:val="20"/>
          <w:u w:val="single"/>
        </w:rPr>
      </w:pPr>
      <w:r w:rsidRPr="002A6379">
        <w:rPr>
          <w:rFonts w:ascii="Arial" w:hAnsi="Arial" w:cs="Arial"/>
          <w:b/>
          <w:sz w:val="20"/>
          <w:u w:val="single"/>
        </w:rPr>
        <w:t>Příloha</w:t>
      </w:r>
      <w:r w:rsidRPr="00EF7B8D">
        <w:rPr>
          <w:rFonts w:ascii="Arial" w:hAnsi="Arial" w:cs="Arial"/>
          <w:b/>
          <w:sz w:val="20"/>
          <w:u w:val="single"/>
        </w:rPr>
        <w:t xml:space="preserve"> </w:t>
      </w:r>
    </w:p>
    <w:p w14:paraId="32CA7CEF" w14:textId="77777777" w:rsidR="007A75F9" w:rsidRDefault="007A75F9" w:rsidP="007A75F9">
      <w:pPr>
        <w:jc w:val="center"/>
        <w:rPr>
          <w:rFonts w:ascii="Arial" w:hAnsi="Arial" w:cs="Arial"/>
          <w:b/>
          <w:sz w:val="20"/>
        </w:rPr>
      </w:pPr>
      <w:r w:rsidRPr="00EF7B8D">
        <w:rPr>
          <w:rFonts w:ascii="Arial" w:hAnsi="Arial" w:cs="Arial"/>
          <w:b/>
          <w:sz w:val="20"/>
        </w:rPr>
        <w:t>Technická specifikace předmětu plnění veřejné zakázky</w:t>
      </w:r>
    </w:p>
    <w:p w14:paraId="1D27B145" w14:textId="73436BDB" w:rsidR="007A75F9" w:rsidRDefault="007A75F9" w:rsidP="007A75F9">
      <w:pPr>
        <w:spacing w:after="0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Malé osobní vozidlo </w:t>
      </w:r>
      <w:r w:rsidR="002A6379">
        <w:rPr>
          <w:rFonts w:ascii="Arial" w:hAnsi="Arial" w:cs="Arial"/>
          <w:b/>
          <w:sz w:val="20"/>
        </w:rPr>
        <w:t xml:space="preserve">- </w:t>
      </w:r>
      <w:r w:rsidR="002A6379" w:rsidRPr="0071228E">
        <w:rPr>
          <w:rFonts w:ascii="Arial" w:hAnsi="Arial" w:cs="Arial"/>
          <w:i/>
          <w:snapToGrid w:val="0"/>
          <w:color w:val="000000"/>
          <w:sz w:val="20"/>
        </w:rPr>
        <w:t>[dodavatel doplní nabízený model vozidla]</w:t>
      </w:r>
    </w:p>
    <w:p w14:paraId="16C872BE" w14:textId="7A3C3C89" w:rsidR="007A75F9" w:rsidRDefault="007A75F9" w:rsidP="007A75F9">
      <w:pPr>
        <w:tabs>
          <w:tab w:val="left" w:pos="426"/>
        </w:tabs>
        <w:spacing w:after="0"/>
        <w:rPr>
          <w:rFonts w:ascii="Arial" w:hAnsi="Arial" w:cs="Arial"/>
          <w:b/>
          <w:bCs/>
          <w:szCs w:val="22"/>
        </w:rPr>
      </w:pPr>
    </w:p>
    <w:p w14:paraId="73EB4150" w14:textId="77777777" w:rsidR="00A80DF1" w:rsidRPr="009A3B7E" w:rsidRDefault="00A80DF1" w:rsidP="007A75F9">
      <w:pPr>
        <w:tabs>
          <w:tab w:val="left" w:pos="426"/>
        </w:tabs>
        <w:spacing w:after="0"/>
        <w:rPr>
          <w:rFonts w:ascii="Arial" w:hAnsi="Arial" w:cs="Arial"/>
          <w:b/>
          <w:bCs/>
          <w:szCs w:val="22"/>
        </w:rPr>
      </w:pPr>
    </w:p>
    <w:p w14:paraId="1A71AF6E" w14:textId="77777777" w:rsidR="00F01314" w:rsidRDefault="00F01314" w:rsidP="00F01314">
      <w:pPr>
        <w:spacing w:after="0"/>
        <w:rPr>
          <w:rFonts w:ascii="Arial" w:hAnsi="Arial" w:cs="Arial"/>
          <w:b/>
          <w:bCs/>
          <w:szCs w:val="22"/>
        </w:rPr>
      </w:pPr>
      <w:r>
        <w:rPr>
          <w:rFonts w:ascii="Arial" w:hAnsi="Arial" w:cs="Arial"/>
          <w:b/>
          <w:bCs/>
          <w:szCs w:val="22"/>
        </w:rPr>
        <w:t>Účastník uvede do tabulky k parametrům požadovaným zadavatelem skutečné parametry nabízeného zařízení.</w:t>
      </w:r>
    </w:p>
    <w:p w14:paraId="2F30787A" w14:textId="77777777" w:rsidR="007A75F9" w:rsidRPr="0071228E" w:rsidRDefault="007A75F9" w:rsidP="007A75F9">
      <w:pPr>
        <w:spacing w:after="0"/>
        <w:jc w:val="center"/>
        <w:rPr>
          <w:rFonts w:ascii="Arial" w:hAnsi="Arial" w:cs="Arial"/>
          <w:b/>
          <w:sz w:val="20"/>
        </w:rPr>
      </w:pPr>
    </w:p>
    <w:tbl>
      <w:tblPr>
        <w:tblW w:w="5552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97"/>
        <w:gridCol w:w="1541"/>
        <w:gridCol w:w="1020"/>
        <w:gridCol w:w="2797"/>
      </w:tblGrid>
      <w:tr w:rsidR="007A75F9" w:rsidRPr="0071228E" w14:paraId="55907471" w14:textId="77777777" w:rsidTr="00A80DF1">
        <w:trPr>
          <w:trHeight w:val="861"/>
        </w:trPr>
        <w:tc>
          <w:tcPr>
            <w:tcW w:w="2336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18ABE81" w14:textId="368AD777" w:rsidR="007A75F9" w:rsidRPr="0071228E" w:rsidRDefault="00AC2C7A" w:rsidP="007F78D0">
            <w:pPr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Název položky – parametr</w:t>
            </w:r>
          </w:p>
        </w:tc>
        <w:tc>
          <w:tcPr>
            <w:tcW w:w="76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72BB4110" w14:textId="77777777" w:rsidR="007A75F9" w:rsidRPr="0071228E" w:rsidRDefault="007A75F9" w:rsidP="007F78D0">
            <w:pPr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Hodnota požadovaného parametru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4BBF9BA" w14:textId="77777777" w:rsidR="007A75F9" w:rsidRPr="0071228E" w:rsidRDefault="007A75F9" w:rsidP="007F78D0">
            <w:pPr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Jednotka</w:t>
            </w:r>
          </w:p>
        </w:tc>
        <w:tc>
          <w:tcPr>
            <w:tcW w:w="1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A68123D" w14:textId="77777777" w:rsidR="007A75F9" w:rsidRPr="0071228E" w:rsidRDefault="007A75F9" w:rsidP="007F78D0">
            <w:pPr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Nabídka dodavatele (ANO/NE, nabízená hodnota)</w:t>
            </w:r>
          </w:p>
        </w:tc>
      </w:tr>
      <w:tr w:rsidR="005B1E77" w:rsidRPr="0071228E" w14:paraId="57C7A66C" w14:textId="77777777" w:rsidTr="00BD30DF">
        <w:trPr>
          <w:trHeight w:val="288"/>
        </w:trPr>
        <w:tc>
          <w:tcPr>
            <w:tcW w:w="2336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1CFFB6E" w14:textId="77777777" w:rsidR="005B1E77" w:rsidRPr="0071228E" w:rsidRDefault="005B1E77" w:rsidP="005B1E77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 xml:space="preserve">Délka karoserie </w:t>
            </w:r>
          </w:p>
        </w:tc>
        <w:tc>
          <w:tcPr>
            <w:tcW w:w="7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2ED5F69" w14:textId="10A2D5D4" w:rsidR="005B1E77" w:rsidRPr="0071228E" w:rsidRDefault="005B1E77" w:rsidP="005B1E77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max. 4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4</w:t>
            </w: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00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721EAE" w14:textId="77777777" w:rsidR="005B1E77" w:rsidRPr="0071228E" w:rsidRDefault="005B1E77" w:rsidP="005B1E77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1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0FC363" w14:textId="5105F5FB" w:rsidR="005B1E77" w:rsidRPr="00FC574A" w:rsidRDefault="005B1E77" w:rsidP="005B1E77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BC47B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BC47B4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5B1E77" w:rsidRPr="0071228E" w14:paraId="6EAF13F9" w14:textId="77777777" w:rsidTr="00BD30DF">
        <w:trPr>
          <w:trHeight w:val="288"/>
        </w:trPr>
        <w:tc>
          <w:tcPr>
            <w:tcW w:w="233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14867EF" w14:textId="77777777" w:rsidR="005B1E77" w:rsidRPr="0071228E" w:rsidRDefault="005B1E77" w:rsidP="005B1E77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Šířka karoserie včetně zrcátek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1C80879" w14:textId="45685180" w:rsidR="005B1E77" w:rsidRPr="0071228E" w:rsidRDefault="005B1E77" w:rsidP="005B1E77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 xml:space="preserve">max.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2000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FA0331" w14:textId="77777777" w:rsidR="005B1E77" w:rsidRPr="0071228E" w:rsidRDefault="005B1E77" w:rsidP="005B1E77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1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5944BF" w14:textId="4B05540C" w:rsidR="005B1E77" w:rsidRPr="00FC574A" w:rsidRDefault="005B1E77" w:rsidP="005B1E77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BC47B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BC47B4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5B1E77" w:rsidRPr="0071228E" w14:paraId="26D9A870" w14:textId="77777777" w:rsidTr="00BD30DF">
        <w:trPr>
          <w:trHeight w:val="288"/>
        </w:trPr>
        <w:tc>
          <w:tcPr>
            <w:tcW w:w="233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D9E2753" w14:textId="77777777" w:rsidR="005B1E77" w:rsidRPr="0071228E" w:rsidRDefault="005B1E77" w:rsidP="005B1E77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Výška nezatížené karoserie bez střešních lišt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577C56" w14:textId="5DC7FA0B" w:rsidR="005B1E77" w:rsidRPr="0071228E" w:rsidRDefault="005B1E77" w:rsidP="005B1E77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max. 14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8</w:t>
            </w: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49B947" w14:textId="77777777" w:rsidR="005B1E77" w:rsidRPr="0071228E" w:rsidRDefault="005B1E77" w:rsidP="005B1E77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1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557796" w14:textId="1DA27F2F" w:rsidR="005B1E77" w:rsidRPr="00FC574A" w:rsidRDefault="005B1E77" w:rsidP="005B1E77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BC47B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BC47B4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5B1E77" w:rsidRPr="0071228E" w14:paraId="4B81E6A3" w14:textId="77777777" w:rsidTr="00BD30DF">
        <w:trPr>
          <w:trHeight w:val="288"/>
        </w:trPr>
        <w:tc>
          <w:tcPr>
            <w:tcW w:w="233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71F8D3C" w14:textId="77777777" w:rsidR="005B1E77" w:rsidRPr="0071228E" w:rsidRDefault="005B1E77" w:rsidP="005B1E77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Počet míst ve vozidle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079E148" w14:textId="77777777" w:rsidR="005B1E77" w:rsidRPr="0071228E" w:rsidRDefault="005B1E77" w:rsidP="005B1E77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C4609F" w14:textId="77777777" w:rsidR="005B1E77" w:rsidRPr="0071228E" w:rsidRDefault="005B1E77" w:rsidP="005B1E77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 </w:t>
            </w:r>
          </w:p>
        </w:tc>
        <w:tc>
          <w:tcPr>
            <w:tcW w:w="1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BB88F5" w14:textId="6163FBA5" w:rsidR="005B1E77" w:rsidRPr="00FC574A" w:rsidRDefault="005B1E77" w:rsidP="005B1E77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BC47B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BC47B4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5B1E77" w:rsidRPr="0071228E" w14:paraId="792C72B5" w14:textId="77777777" w:rsidTr="00BD30DF">
        <w:trPr>
          <w:trHeight w:val="288"/>
        </w:trPr>
        <w:tc>
          <w:tcPr>
            <w:tcW w:w="233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179C791" w14:textId="7568CF0F" w:rsidR="005B1E77" w:rsidRPr="0071228E" w:rsidRDefault="005B1E77" w:rsidP="005B1E77">
            <w:pPr>
              <w:spacing w:after="0"/>
              <w:ind w:left="-84" w:firstLine="84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Využitelný objem nákladového prostoru – základní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E9E309" w14:textId="5BA88B33" w:rsidR="005B1E77" w:rsidRPr="0071228E" w:rsidRDefault="005B1E77" w:rsidP="005B1E77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 xml:space="preserve">min.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450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B7B68B" w14:textId="77777777" w:rsidR="005B1E77" w:rsidRPr="0071228E" w:rsidRDefault="005B1E77" w:rsidP="005B1E77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l</w:t>
            </w:r>
          </w:p>
        </w:tc>
        <w:tc>
          <w:tcPr>
            <w:tcW w:w="1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E2F061" w14:textId="1BDC1D04" w:rsidR="005B1E77" w:rsidRPr="00FC574A" w:rsidRDefault="005B1E77" w:rsidP="005B1E77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BC47B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BC47B4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5B1E77" w:rsidRPr="0071228E" w14:paraId="2D484716" w14:textId="77777777" w:rsidTr="00BD30DF">
        <w:trPr>
          <w:trHeight w:val="288"/>
        </w:trPr>
        <w:tc>
          <w:tcPr>
            <w:tcW w:w="233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9396FCF" w14:textId="77777777" w:rsidR="005B1E77" w:rsidRPr="0071228E" w:rsidRDefault="005B1E77" w:rsidP="005B1E77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Světlá výška (</w:t>
            </w:r>
            <w:r w:rsidRPr="0071228E">
              <w:rPr>
                <w:rFonts w:ascii="Arial" w:hAnsi="Arial" w:cs="Arial"/>
                <w:sz w:val="20"/>
              </w:rPr>
              <w:t>vzdálenost nejnižšího bodu karoserie od povrchu vozovky)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831AF5" w14:textId="77777777" w:rsidR="005B1E77" w:rsidRPr="0071228E" w:rsidRDefault="005B1E77" w:rsidP="005B1E77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min. 135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AE2324" w14:textId="77777777" w:rsidR="005B1E77" w:rsidRPr="0071228E" w:rsidRDefault="005B1E77" w:rsidP="005B1E77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1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86D28C" w14:textId="6E718725" w:rsidR="005B1E77" w:rsidRPr="00FC574A" w:rsidRDefault="005B1E77" w:rsidP="005B1E77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BC47B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BC47B4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F3214A" w:rsidRPr="0071228E" w14:paraId="0CE66208" w14:textId="77777777" w:rsidTr="0016465C">
        <w:trPr>
          <w:trHeight w:val="288"/>
        </w:trPr>
        <w:tc>
          <w:tcPr>
            <w:tcW w:w="233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8DBE524" w14:textId="77777777" w:rsidR="00F3214A" w:rsidRPr="0071228E" w:rsidRDefault="00F3214A" w:rsidP="00F3214A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Celková hmotnost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6F2813A" w14:textId="012E2DAB" w:rsidR="00F3214A" w:rsidRPr="0061014F" w:rsidRDefault="00F3214A" w:rsidP="00F3214A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max. 16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8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545E2C" w14:textId="77777777" w:rsidR="00F3214A" w:rsidRPr="0071228E" w:rsidRDefault="00F3214A" w:rsidP="00F3214A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kg</w:t>
            </w:r>
          </w:p>
        </w:tc>
        <w:tc>
          <w:tcPr>
            <w:tcW w:w="1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AD7822" w14:textId="72002808" w:rsidR="00F3214A" w:rsidRPr="00FC574A" w:rsidRDefault="00F3214A" w:rsidP="00F3214A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F3214A" w:rsidRPr="0071228E" w14:paraId="52BE3468" w14:textId="77777777" w:rsidTr="0016465C">
        <w:trPr>
          <w:trHeight w:val="288"/>
        </w:trPr>
        <w:tc>
          <w:tcPr>
            <w:tcW w:w="233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D4B90CA" w14:textId="77777777" w:rsidR="00F3214A" w:rsidRPr="0071228E" w:rsidRDefault="00F3214A" w:rsidP="00F3214A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Užitečné zatížení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6FE84F3" w14:textId="77777777" w:rsidR="00F3214A" w:rsidRPr="0061014F" w:rsidRDefault="00F3214A" w:rsidP="00F3214A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min. 430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3F49F2" w14:textId="77777777" w:rsidR="00F3214A" w:rsidRPr="0071228E" w:rsidRDefault="00F3214A" w:rsidP="00F3214A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kg</w:t>
            </w:r>
          </w:p>
        </w:tc>
        <w:tc>
          <w:tcPr>
            <w:tcW w:w="1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04C9CC" w14:textId="0B0CB5B8" w:rsidR="00F3214A" w:rsidRPr="00FC574A" w:rsidRDefault="00F3214A" w:rsidP="00F3214A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F3214A" w:rsidRPr="0071228E" w14:paraId="2A29C314" w14:textId="77777777" w:rsidTr="0016465C">
        <w:trPr>
          <w:trHeight w:val="288"/>
        </w:trPr>
        <w:tc>
          <w:tcPr>
            <w:tcW w:w="233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5ED5472" w14:textId="77777777" w:rsidR="00F3214A" w:rsidRPr="0071228E" w:rsidRDefault="00F3214A" w:rsidP="00F3214A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PHM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CD78DF" w14:textId="13161D2D" w:rsidR="00F3214A" w:rsidRPr="0071228E" w:rsidRDefault="00F3214A" w:rsidP="00F3214A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 xml:space="preserve">Benzin   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 xml:space="preserve"> 95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A2EC96" w14:textId="77777777" w:rsidR="00F3214A" w:rsidRPr="0071228E" w:rsidRDefault="00F3214A" w:rsidP="00F3214A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1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5B0DB5" w14:textId="01A3FC3C" w:rsidR="00F3214A" w:rsidRPr="00FC574A" w:rsidRDefault="00F3214A" w:rsidP="00F3214A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F3214A" w:rsidRPr="0071228E" w14:paraId="3EF04282" w14:textId="77777777" w:rsidTr="0016465C">
        <w:trPr>
          <w:trHeight w:val="288"/>
        </w:trPr>
        <w:tc>
          <w:tcPr>
            <w:tcW w:w="233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F2DA684" w14:textId="77777777" w:rsidR="00F3214A" w:rsidRPr="0071228E" w:rsidRDefault="00F3214A" w:rsidP="00F3214A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Objem motoru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559DE09" w14:textId="77777777" w:rsidR="00F3214A" w:rsidRPr="0071228E" w:rsidRDefault="00F3214A" w:rsidP="00F3214A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min. 999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A7CF11" w14:textId="77777777" w:rsidR="00F3214A" w:rsidRPr="0071228E" w:rsidRDefault="00F3214A" w:rsidP="00F3214A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cm3</w:t>
            </w:r>
          </w:p>
        </w:tc>
        <w:tc>
          <w:tcPr>
            <w:tcW w:w="1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BFAA2C" w14:textId="0B10399B" w:rsidR="00F3214A" w:rsidRPr="00FC574A" w:rsidRDefault="00F3214A" w:rsidP="00F3214A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F3214A" w:rsidRPr="0071228E" w14:paraId="42801D02" w14:textId="77777777" w:rsidTr="0016465C">
        <w:trPr>
          <w:trHeight w:val="288"/>
        </w:trPr>
        <w:tc>
          <w:tcPr>
            <w:tcW w:w="233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2345DFA" w14:textId="48103ECE" w:rsidR="00F3214A" w:rsidRPr="0033511D" w:rsidRDefault="00F3214A" w:rsidP="00F3214A">
            <w:pPr>
              <w:spacing w:after="0"/>
              <w:rPr>
                <w:rFonts w:ascii="Arial" w:hAnsi="Arial" w:cs="Arial"/>
                <w:bCs/>
                <w:noProof w:val="0"/>
                <w:color w:val="000000"/>
                <w:sz w:val="20"/>
              </w:rPr>
            </w:pPr>
            <w:r w:rsidRPr="0033511D">
              <w:rPr>
                <w:rFonts w:ascii="Arial" w:hAnsi="Arial" w:cs="Arial"/>
                <w:bCs/>
                <w:noProof w:val="0"/>
                <w:color w:val="000000"/>
                <w:sz w:val="20"/>
              </w:rPr>
              <w:t xml:space="preserve">Výkon motoru 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E06171C" w14:textId="77777777" w:rsidR="00F3214A" w:rsidRPr="0071228E" w:rsidRDefault="00F3214A" w:rsidP="00F3214A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min. 70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B17E76" w14:textId="77777777" w:rsidR="00F3214A" w:rsidRPr="0071228E" w:rsidRDefault="00F3214A" w:rsidP="00F3214A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kW</w:t>
            </w:r>
          </w:p>
        </w:tc>
        <w:tc>
          <w:tcPr>
            <w:tcW w:w="1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4D6748" w14:textId="087E9E72" w:rsidR="00F3214A" w:rsidRPr="00FC574A" w:rsidRDefault="00F3214A" w:rsidP="00F3214A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F3214A" w:rsidRPr="0071228E" w14:paraId="4BF1FA95" w14:textId="77777777" w:rsidTr="0016465C">
        <w:trPr>
          <w:trHeight w:val="755"/>
        </w:trPr>
        <w:tc>
          <w:tcPr>
            <w:tcW w:w="233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7E5A620" w14:textId="5DDA692A" w:rsidR="00F3214A" w:rsidRPr="0071228E" w:rsidRDefault="00F3214A" w:rsidP="00F3214A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Spotřeba PHM pro kombinovaný provoz dle TP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 xml:space="preserve"> – WLTP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5022EFA4" w14:textId="77777777" w:rsidR="00F3214A" w:rsidRPr="0061014F" w:rsidRDefault="00F3214A" w:rsidP="00F3214A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v souladu s přílohou č. 2 nařízení vlády č. 173/2016 Sb. 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50547F" w14:textId="76FE199F" w:rsidR="00F3214A" w:rsidRPr="0061014F" w:rsidRDefault="00F3214A" w:rsidP="00F3214A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</w:p>
        </w:tc>
        <w:tc>
          <w:tcPr>
            <w:tcW w:w="1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C677E3" w14:textId="7C911DB1" w:rsidR="00F3214A" w:rsidRPr="0061014F" w:rsidRDefault="00F3214A" w:rsidP="00F3214A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F3214A" w:rsidRPr="0071228E" w14:paraId="04554252" w14:textId="77777777" w:rsidTr="0016465C">
        <w:trPr>
          <w:trHeight w:val="288"/>
        </w:trPr>
        <w:tc>
          <w:tcPr>
            <w:tcW w:w="233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D270C09" w14:textId="77777777" w:rsidR="00F3214A" w:rsidRPr="0071228E" w:rsidRDefault="00F3214A" w:rsidP="00F3214A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Převodovka manuální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7E0569F1" w14:textId="77777777" w:rsidR="00F3214A" w:rsidRPr="0061014F" w:rsidRDefault="00F3214A" w:rsidP="00F3214A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min. 5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BE36FE" w14:textId="77777777" w:rsidR="00F3214A" w:rsidRPr="0061014F" w:rsidRDefault="00F3214A" w:rsidP="00F3214A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stupeň</w:t>
            </w:r>
          </w:p>
        </w:tc>
        <w:tc>
          <w:tcPr>
            <w:tcW w:w="1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506C3E" w14:textId="662D002E" w:rsidR="00F3214A" w:rsidRPr="0061014F" w:rsidRDefault="00F3214A" w:rsidP="00F3214A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C4CC0" w:rsidRPr="0071228E" w14:paraId="4BDFC970" w14:textId="77777777" w:rsidTr="0016465C">
        <w:trPr>
          <w:trHeight w:val="288"/>
          <w:ins w:id="0" w:author="Kotolanová, Nicola" w:date="2022-12-12T13:10:00Z"/>
        </w:trPr>
        <w:tc>
          <w:tcPr>
            <w:tcW w:w="233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53C94796" w14:textId="39A71C23" w:rsidR="005C4CC0" w:rsidRPr="0071228E" w:rsidRDefault="005C4CC0" w:rsidP="00F3214A">
            <w:pPr>
              <w:spacing w:after="0"/>
              <w:rPr>
                <w:ins w:id="1" w:author="Kotolanová, Nicola" w:date="2022-12-12T13:10:00Z"/>
                <w:rFonts w:ascii="Arial" w:hAnsi="Arial" w:cs="Arial"/>
                <w:noProof w:val="0"/>
                <w:color w:val="000000"/>
                <w:sz w:val="20"/>
              </w:rPr>
            </w:pPr>
            <w:ins w:id="2" w:author="Kotolanová, Nicola" w:date="2022-12-12T13:10:00Z">
              <w:r>
                <w:rPr>
                  <w:rFonts w:ascii="Arial" w:hAnsi="Arial" w:cs="Arial"/>
                  <w:noProof w:val="0"/>
                  <w:color w:val="000000"/>
                  <w:sz w:val="20"/>
                </w:rPr>
                <w:t>Emisní norma platná v době dodání vozidla</w:t>
              </w:r>
            </w:ins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6BCC1CDB" w14:textId="5D34FA1B" w:rsidR="005C4CC0" w:rsidRPr="0061014F" w:rsidRDefault="005C4CC0" w:rsidP="00F3214A">
            <w:pPr>
              <w:spacing w:after="0"/>
              <w:jc w:val="center"/>
              <w:rPr>
                <w:ins w:id="3" w:author="Kotolanová, Nicola" w:date="2022-12-12T13:10:00Z"/>
                <w:rFonts w:ascii="Arial" w:hAnsi="Arial" w:cs="Arial"/>
                <w:noProof w:val="0"/>
                <w:color w:val="000000"/>
                <w:sz w:val="20"/>
              </w:rPr>
            </w:pPr>
            <w:ins w:id="4" w:author="Kotolanová, Nicola" w:date="2022-12-12T13:10:00Z">
              <w:r>
                <w:rPr>
                  <w:rFonts w:ascii="Arial" w:hAnsi="Arial" w:cs="Arial"/>
                  <w:noProof w:val="0"/>
                  <w:color w:val="000000"/>
                  <w:sz w:val="20"/>
                </w:rPr>
                <w:t>min. EURO 6</w:t>
              </w:r>
            </w:ins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7BF5D2" w14:textId="2AD0BF6A" w:rsidR="005C4CC0" w:rsidRPr="0061014F" w:rsidRDefault="005C4CC0" w:rsidP="00F3214A">
            <w:pPr>
              <w:spacing w:after="0"/>
              <w:jc w:val="center"/>
              <w:rPr>
                <w:ins w:id="5" w:author="Kotolanová, Nicola" w:date="2022-12-12T13:10:00Z"/>
                <w:rFonts w:ascii="Arial" w:hAnsi="Arial" w:cs="Arial"/>
                <w:noProof w:val="0"/>
                <w:color w:val="000000"/>
                <w:sz w:val="20"/>
              </w:rPr>
            </w:pPr>
            <w:ins w:id="6" w:author="Kotolanová, Nicola" w:date="2022-12-12T13:10:00Z">
              <w:r>
                <w:rPr>
                  <w:rFonts w:ascii="Arial" w:hAnsi="Arial" w:cs="Arial"/>
                  <w:noProof w:val="0"/>
                  <w:color w:val="000000"/>
                  <w:sz w:val="20"/>
                </w:rPr>
                <w:t>-</w:t>
              </w:r>
            </w:ins>
          </w:p>
        </w:tc>
        <w:tc>
          <w:tcPr>
            <w:tcW w:w="1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E92414B" w14:textId="56E895D5" w:rsidR="005C4CC0" w:rsidRPr="003C1008" w:rsidRDefault="005C4CC0" w:rsidP="00F3214A">
            <w:pPr>
              <w:spacing w:after="0"/>
              <w:jc w:val="center"/>
              <w:rPr>
                <w:ins w:id="7" w:author="Kotolanová, Nicola" w:date="2022-12-12T13:10:00Z"/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ins w:id="8" w:author="Kotolanová, Nicola" w:date="2022-12-12T13:10:00Z">
              <w:r w:rsidRPr="003C1008">
                <w:rPr>
                  <w:rFonts w:ascii="Arial" w:hAnsi="Arial" w:cs="Arial"/>
                  <w:i/>
                  <w:snapToGrid w:val="0"/>
                  <w:color w:val="000000"/>
                  <w:highlight w:val="lightGray"/>
                </w:rPr>
                <w:t>[</w:t>
              </w:r>
              <w:r w:rsidRPr="003325CC">
                <w:rPr>
                  <w:rFonts w:ascii="Arial" w:hAnsi="Arial" w:cs="Arial"/>
                  <w:i/>
                  <w:snapToGrid w:val="0"/>
                  <w:color w:val="000000"/>
                  <w:sz w:val="20"/>
                  <w:highlight w:val="lightGray"/>
                </w:rPr>
                <w:t>ANO/NE</w:t>
              </w:r>
              <w:r w:rsidRPr="003C1008">
                <w:rPr>
                  <w:rFonts w:ascii="Arial" w:hAnsi="Arial" w:cs="Arial"/>
                  <w:i/>
                  <w:snapToGrid w:val="0"/>
                  <w:color w:val="000000"/>
                  <w:highlight w:val="lightGray"/>
                </w:rPr>
                <w:t>]</w:t>
              </w:r>
            </w:ins>
          </w:p>
        </w:tc>
      </w:tr>
      <w:tr w:rsidR="00F3214A" w:rsidRPr="0071228E" w14:paraId="78E9AC84" w14:textId="77777777" w:rsidTr="0016465C">
        <w:trPr>
          <w:trHeight w:val="288"/>
        </w:trPr>
        <w:tc>
          <w:tcPr>
            <w:tcW w:w="233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7450364" w14:textId="77777777" w:rsidR="00F3214A" w:rsidRPr="0071228E" w:rsidRDefault="00F3214A" w:rsidP="00F3214A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Objem palivové nádrže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0D9FE9E0" w14:textId="49987571" w:rsidR="00F3214A" w:rsidRPr="0071228E" w:rsidRDefault="00F3214A" w:rsidP="00F3214A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min. 4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5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DBE1FC" w14:textId="77777777" w:rsidR="00F3214A" w:rsidRPr="0071228E" w:rsidRDefault="00F3214A" w:rsidP="00F3214A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 xml:space="preserve">litr </w:t>
            </w:r>
          </w:p>
        </w:tc>
        <w:tc>
          <w:tcPr>
            <w:tcW w:w="1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794F72" w14:textId="676CC418" w:rsidR="00F3214A" w:rsidRPr="00FC574A" w:rsidRDefault="00F3214A" w:rsidP="00F3214A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F3214A" w:rsidRPr="0071228E" w14:paraId="7D8F63BD" w14:textId="77777777" w:rsidTr="0016465C">
        <w:trPr>
          <w:trHeight w:val="288"/>
        </w:trPr>
        <w:tc>
          <w:tcPr>
            <w:tcW w:w="233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64841A1" w14:textId="77777777" w:rsidR="00F3214A" w:rsidRPr="0071228E" w:rsidRDefault="00F3214A" w:rsidP="00F3214A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Barva vozidla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D0AAA5B" w14:textId="77777777" w:rsidR="00F3214A" w:rsidRPr="0071228E" w:rsidRDefault="00F3214A" w:rsidP="00F3214A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bílá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366257" w14:textId="77777777" w:rsidR="00F3214A" w:rsidRPr="0071228E" w:rsidRDefault="00F3214A" w:rsidP="00F3214A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 </w:t>
            </w:r>
          </w:p>
        </w:tc>
        <w:tc>
          <w:tcPr>
            <w:tcW w:w="1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67720E" w14:textId="6E714B5B" w:rsidR="00F3214A" w:rsidRPr="00FC574A" w:rsidRDefault="00F3214A" w:rsidP="00F3214A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F3214A" w:rsidRPr="0071228E" w14:paraId="7AC9CD2F" w14:textId="77777777" w:rsidTr="0016465C">
        <w:trPr>
          <w:trHeight w:val="288"/>
        </w:trPr>
        <w:tc>
          <w:tcPr>
            <w:tcW w:w="233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0F25601" w14:textId="7D68071D" w:rsidR="00F3214A" w:rsidRPr="0071228E" w:rsidRDefault="009B3F36" w:rsidP="00F3214A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Kola</w:t>
            </w:r>
            <w:r w:rsidR="00F3214A" w:rsidRPr="0071228E">
              <w:rPr>
                <w:rFonts w:ascii="Arial" w:hAnsi="Arial" w:cs="Arial"/>
                <w:noProof w:val="0"/>
                <w:color w:val="000000"/>
                <w:sz w:val="20"/>
              </w:rPr>
              <w:t xml:space="preserve"> min. 15" 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DA2014" w14:textId="77777777" w:rsidR="00F3214A" w:rsidRPr="0071228E" w:rsidRDefault="00F3214A" w:rsidP="00F3214A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0D968E" w14:textId="77777777" w:rsidR="00F3214A" w:rsidRPr="0071228E" w:rsidRDefault="00F3214A" w:rsidP="00F3214A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 </w:t>
            </w:r>
          </w:p>
        </w:tc>
        <w:tc>
          <w:tcPr>
            <w:tcW w:w="1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558B31" w14:textId="0B64DC1F" w:rsidR="00F3214A" w:rsidRPr="00FC574A" w:rsidRDefault="00F3214A" w:rsidP="00F3214A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F3214A" w:rsidRPr="0071228E" w14:paraId="1EC2D077" w14:textId="77777777" w:rsidTr="0016465C">
        <w:trPr>
          <w:trHeight w:val="479"/>
        </w:trPr>
        <w:tc>
          <w:tcPr>
            <w:tcW w:w="2336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AD183FA" w14:textId="77777777" w:rsidR="00F3214A" w:rsidRPr="0071228E" w:rsidRDefault="00F3214A" w:rsidP="00F3214A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Splňuje veškeré technické normy, aby mohlo být provozováno na pozemních komunikacích v EU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2C0EA0F" w14:textId="77777777" w:rsidR="00F3214A" w:rsidRPr="0071228E" w:rsidRDefault="00F3214A" w:rsidP="00F3214A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E00BED" w14:textId="77777777" w:rsidR="00F3214A" w:rsidRPr="0071228E" w:rsidRDefault="00F3214A" w:rsidP="00F3214A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 </w:t>
            </w:r>
          </w:p>
        </w:tc>
        <w:tc>
          <w:tcPr>
            <w:tcW w:w="1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367212" w14:textId="375D40B1" w:rsidR="00F3214A" w:rsidRPr="00FC574A" w:rsidRDefault="00F3214A" w:rsidP="00F3214A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F3214A" w:rsidRPr="0071228E" w14:paraId="01970A27" w14:textId="77777777" w:rsidTr="0016465C">
        <w:trPr>
          <w:trHeight w:val="694"/>
        </w:trPr>
        <w:tc>
          <w:tcPr>
            <w:tcW w:w="2336" w:type="pct"/>
            <w:tcBorders>
              <w:top w:val="single" w:sz="4" w:space="0" w:color="auto"/>
              <w:left w:val="single" w:sz="8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32C43A5A" w14:textId="77777777" w:rsidR="00F3214A" w:rsidRPr="007A75F9" w:rsidRDefault="00F3214A" w:rsidP="00F3214A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A75F9">
              <w:rPr>
                <w:rFonts w:ascii="Arial" w:hAnsi="Arial" w:cs="Arial"/>
                <w:color w:val="000000"/>
                <w:sz w:val="20"/>
              </w:rPr>
              <w:t>Všechny položky uvedené v této technické specifikaci dodavatel zvolí z výrobního programu daného výrobce vozidla, příp. z jeho originálního příslušenství</w:t>
            </w:r>
          </w:p>
        </w:tc>
        <w:tc>
          <w:tcPr>
            <w:tcW w:w="766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14:paraId="2CFF4F5C" w14:textId="77777777" w:rsidR="00F3214A" w:rsidRPr="007A75F9" w:rsidRDefault="00F3214A" w:rsidP="00F3214A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A75F9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944CE5" w14:textId="77777777" w:rsidR="00F3214A" w:rsidRPr="00433200" w:rsidRDefault="00F3214A" w:rsidP="00F3214A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yellow"/>
              </w:rPr>
            </w:pPr>
            <w:r w:rsidRPr="007A75F9">
              <w:rPr>
                <w:rFonts w:ascii="Arial" w:hAnsi="Arial" w:cs="Arial"/>
                <w:noProof w:val="0"/>
                <w:color w:val="000000"/>
                <w:sz w:val="20"/>
              </w:rPr>
              <w:t>- </w:t>
            </w:r>
          </w:p>
        </w:tc>
        <w:tc>
          <w:tcPr>
            <w:tcW w:w="1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956CA2E" w14:textId="0F879F52" w:rsidR="00F3214A" w:rsidRPr="00433200" w:rsidRDefault="00F3214A" w:rsidP="00F3214A">
            <w:pPr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A75F9" w:rsidRPr="0071228E" w14:paraId="0ECC4DAC" w14:textId="77777777" w:rsidTr="00A80DF1">
        <w:trPr>
          <w:trHeight w:val="861"/>
        </w:trPr>
        <w:tc>
          <w:tcPr>
            <w:tcW w:w="36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6D1991" w14:textId="77777777" w:rsidR="007A75F9" w:rsidRPr="0071228E" w:rsidRDefault="007A75F9" w:rsidP="007F78D0">
            <w:pPr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</w:p>
          <w:p w14:paraId="667A8746" w14:textId="42A869F1" w:rsidR="007A75F9" w:rsidRPr="0071228E" w:rsidRDefault="00CF14E2" w:rsidP="007F78D0">
            <w:pPr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Požadovaná výbava vozidla</w:t>
            </w:r>
          </w:p>
        </w:tc>
        <w:tc>
          <w:tcPr>
            <w:tcW w:w="1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5A4653B" w14:textId="77777777" w:rsidR="007A75F9" w:rsidRPr="0071228E" w:rsidRDefault="007A75F9" w:rsidP="007F78D0">
            <w:pPr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Nabídka dodavatele (ANO/NE)</w:t>
            </w:r>
          </w:p>
        </w:tc>
      </w:tr>
      <w:tr w:rsidR="002C7A20" w:rsidRPr="0071228E" w14:paraId="09A9AF36" w14:textId="77777777" w:rsidTr="00A80DF1">
        <w:trPr>
          <w:trHeight w:val="288"/>
        </w:trPr>
        <w:tc>
          <w:tcPr>
            <w:tcW w:w="36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4ECC6CAA" w14:textId="77777777" w:rsidR="002C7A20" w:rsidRPr="0071228E" w:rsidRDefault="002C7A20" w:rsidP="002C7A20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Automatická klimatizace digitální</w:t>
            </w:r>
          </w:p>
        </w:tc>
        <w:tc>
          <w:tcPr>
            <w:tcW w:w="1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71A3E8" w14:textId="631B868A" w:rsidR="002C7A20" w:rsidRPr="00FC574A" w:rsidRDefault="002C7A20" w:rsidP="002C7A20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0286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0286D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0286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C7A20" w:rsidRPr="0071228E" w14:paraId="4CB5169B" w14:textId="77777777" w:rsidTr="00A80DF1">
        <w:trPr>
          <w:trHeight w:val="288"/>
        </w:trPr>
        <w:tc>
          <w:tcPr>
            <w:tcW w:w="36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4DB3595F" w14:textId="77777777" w:rsidR="002C7A20" w:rsidRPr="0071228E" w:rsidRDefault="002C7A20" w:rsidP="002C7A20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 xml:space="preserve">Autorádio </w:t>
            </w:r>
            <w:r w:rsidRPr="007A75F9">
              <w:rPr>
                <w:rFonts w:ascii="Arial" w:hAnsi="Arial" w:cs="Arial"/>
                <w:noProof w:val="0"/>
                <w:color w:val="000000"/>
                <w:sz w:val="20"/>
              </w:rPr>
              <w:t>vestavěné s min. 6,5 ´´ displejem včetně</w:t>
            </w: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 xml:space="preserve"> handsfree sady (originální)</w:t>
            </w:r>
          </w:p>
        </w:tc>
        <w:tc>
          <w:tcPr>
            <w:tcW w:w="1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787889" w14:textId="0E0B3696" w:rsidR="002C7A20" w:rsidRPr="00FC574A" w:rsidRDefault="002C7A20" w:rsidP="002C7A20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0286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0286D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0286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C7A20" w:rsidRPr="0071228E" w14:paraId="1D360DE7" w14:textId="77777777" w:rsidTr="00A80DF1">
        <w:trPr>
          <w:trHeight w:val="288"/>
        </w:trPr>
        <w:tc>
          <w:tcPr>
            <w:tcW w:w="36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5A311571" w14:textId="77777777" w:rsidR="002C7A20" w:rsidRPr="0071228E" w:rsidRDefault="002C7A20" w:rsidP="002C7A20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Boční a hlavový airbag u řidiče a spolujezdce s vypínáním airbagu spolujezdce</w:t>
            </w:r>
          </w:p>
        </w:tc>
        <w:tc>
          <w:tcPr>
            <w:tcW w:w="1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1087CA" w14:textId="4A973522" w:rsidR="002C7A20" w:rsidRPr="00FC574A" w:rsidRDefault="002C7A20" w:rsidP="002C7A20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0286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0286D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0286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C7A20" w:rsidRPr="0071228E" w14:paraId="2764BD6E" w14:textId="77777777" w:rsidTr="00A80DF1">
        <w:trPr>
          <w:trHeight w:val="288"/>
        </w:trPr>
        <w:tc>
          <w:tcPr>
            <w:tcW w:w="36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36ABB4C1" w14:textId="77777777" w:rsidR="002C7A20" w:rsidRPr="0071228E" w:rsidRDefault="002C7A20" w:rsidP="002C7A20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Centrální zamykání s dálkovým ovládáním, alarmem</w:t>
            </w:r>
          </w:p>
        </w:tc>
        <w:tc>
          <w:tcPr>
            <w:tcW w:w="1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421D23" w14:textId="56CF2273" w:rsidR="002C7A20" w:rsidRPr="00FC574A" w:rsidRDefault="002C7A20" w:rsidP="002C7A20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0286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0286D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0286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C7A20" w:rsidRPr="0071228E" w14:paraId="429048B2" w14:textId="77777777" w:rsidTr="00A80DF1">
        <w:trPr>
          <w:trHeight w:val="288"/>
        </w:trPr>
        <w:tc>
          <w:tcPr>
            <w:tcW w:w="36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5EC3E639" w14:textId="77777777" w:rsidR="002C7A20" w:rsidRPr="0071228E" w:rsidRDefault="002C7A20" w:rsidP="002C7A20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lastRenderedPageBreak/>
              <w:t>Denní svícení</w:t>
            </w:r>
          </w:p>
        </w:tc>
        <w:tc>
          <w:tcPr>
            <w:tcW w:w="1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63FA91" w14:textId="5E75F75F" w:rsidR="002C7A20" w:rsidRPr="00FC574A" w:rsidRDefault="002C7A20" w:rsidP="002C7A20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0286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0286D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0286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C7A20" w:rsidRPr="0071228E" w14:paraId="013DAB7B" w14:textId="77777777" w:rsidTr="00A80DF1">
        <w:trPr>
          <w:trHeight w:val="288"/>
        </w:trPr>
        <w:tc>
          <w:tcPr>
            <w:tcW w:w="36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34419B19" w14:textId="0FD09AAC" w:rsidR="002C7A20" w:rsidRPr="0071228E" w:rsidRDefault="002C7A20" w:rsidP="002C7A20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 xml:space="preserve">Elektrické ovládání oken vpředu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 xml:space="preserve"> </w:t>
            </w:r>
          </w:p>
        </w:tc>
        <w:tc>
          <w:tcPr>
            <w:tcW w:w="1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E7DE08" w14:textId="4DA145FD" w:rsidR="002C7A20" w:rsidRPr="00FC574A" w:rsidRDefault="002C7A20" w:rsidP="002C7A20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D703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D7038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D703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C7A20" w:rsidRPr="0071228E" w14:paraId="17899921" w14:textId="77777777" w:rsidTr="00A80DF1">
        <w:trPr>
          <w:trHeight w:val="288"/>
        </w:trPr>
        <w:tc>
          <w:tcPr>
            <w:tcW w:w="36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35E8479B" w14:textId="77777777" w:rsidR="002C7A20" w:rsidRPr="0071228E" w:rsidRDefault="002C7A20" w:rsidP="002C7A20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Elektronický stabilizační program ESP</w:t>
            </w:r>
          </w:p>
        </w:tc>
        <w:tc>
          <w:tcPr>
            <w:tcW w:w="1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0FC872" w14:textId="06500214" w:rsidR="002C7A20" w:rsidRPr="00FC574A" w:rsidRDefault="002C7A20" w:rsidP="002C7A20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D703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D7038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D703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C7A20" w:rsidRPr="0071228E" w14:paraId="530ECCF0" w14:textId="77777777" w:rsidTr="00A80DF1">
        <w:trPr>
          <w:trHeight w:val="288"/>
        </w:trPr>
        <w:tc>
          <w:tcPr>
            <w:tcW w:w="36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14C4470E" w14:textId="77777777" w:rsidR="002C7A20" w:rsidRPr="0071228E" w:rsidRDefault="002C7A20" w:rsidP="002C7A20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Gumové koberce</w:t>
            </w:r>
          </w:p>
        </w:tc>
        <w:tc>
          <w:tcPr>
            <w:tcW w:w="1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E6A32D" w14:textId="4832CB18" w:rsidR="002C7A20" w:rsidRPr="00FC574A" w:rsidRDefault="002C7A20" w:rsidP="002C7A20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D703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D7038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D703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C7A20" w:rsidRPr="0071228E" w14:paraId="28F36188" w14:textId="77777777" w:rsidTr="00A80DF1">
        <w:trPr>
          <w:trHeight w:val="288"/>
        </w:trPr>
        <w:tc>
          <w:tcPr>
            <w:tcW w:w="36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79D8F9FC" w14:textId="77777777" w:rsidR="002C7A20" w:rsidRPr="0071228E" w:rsidRDefault="002C7A20" w:rsidP="002C7A20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Gumový koberec do kufru</w:t>
            </w:r>
          </w:p>
        </w:tc>
        <w:tc>
          <w:tcPr>
            <w:tcW w:w="1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FB40D8" w14:textId="03B7246C" w:rsidR="002C7A20" w:rsidRPr="00FC574A" w:rsidRDefault="002C7A20" w:rsidP="002C7A20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D703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D7038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D703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C7A20" w:rsidRPr="0071228E" w14:paraId="4B6A0F80" w14:textId="77777777" w:rsidTr="00A80DF1">
        <w:trPr>
          <w:trHeight w:val="288"/>
        </w:trPr>
        <w:tc>
          <w:tcPr>
            <w:tcW w:w="36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1BF167B0" w14:textId="77777777" w:rsidR="002C7A20" w:rsidRPr="0071228E" w:rsidRDefault="002C7A20" w:rsidP="002C7A20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Hlavové opěrky zadní 3 kusy</w:t>
            </w:r>
          </w:p>
        </w:tc>
        <w:tc>
          <w:tcPr>
            <w:tcW w:w="1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239724" w14:textId="39274616" w:rsidR="002C7A20" w:rsidRPr="00FC574A" w:rsidRDefault="002C7A20" w:rsidP="002C7A20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D703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D7038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D703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C7A20" w:rsidRPr="0071228E" w14:paraId="49C0C901" w14:textId="77777777" w:rsidTr="00A80DF1">
        <w:trPr>
          <w:trHeight w:val="288"/>
        </w:trPr>
        <w:tc>
          <w:tcPr>
            <w:tcW w:w="36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3EE19005" w14:textId="77777777" w:rsidR="002C7A20" w:rsidRPr="0071228E" w:rsidRDefault="002C7A20" w:rsidP="002C7A20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Imobilizér elektronický</w:t>
            </w:r>
          </w:p>
        </w:tc>
        <w:tc>
          <w:tcPr>
            <w:tcW w:w="1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5EE695" w14:textId="6B4EC39B" w:rsidR="002C7A20" w:rsidRPr="00FC574A" w:rsidRDefault="002C7A20" w:rsidP="002C7A20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D703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D7038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D703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C7A20" w:rsidRPr="0071228E" w14:paraId="1357949E" w14:textId="77777777" w:rsidTr="00A80DF1">
        <w:trPr>
          <w:trHeight w:val="288"/>
        </w:trPr>
        <w:tc>
          <w:tcPr>
            <w:tcW w:w="36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3EC1458" w14:textId="77777777" w:rsidR="002C7A20" w:rsidRPr="0071228E" w:rsidRDefault="002C7A20" w:rsidP="002C7A20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Loketní opěra vpředu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D51371" w14:textId="3719155C" w:rsidR="002C7A20" w:rsidRPr="00FC574A" w:rsidRDefault="002C7A20" w:rsidP="002C7A20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D703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D7038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D703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C7A20" w:rsidRPr="0071228E" w14:paraId="30B7C13F" w14:textId="77777777" w:rsidTr="00A80DF1">
        <w:trPr>
          <w:trHeight w:val="288"/>
        </w:trPr>
        <w:tc>
          <w:tcPr>
            <w:tcW w:w="36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1ED3E94" w14:textId="545CBE28" w:rsidR="002C7A20" w:rsidRPr="0071228E" w:rsidRDefault="002C7A20" w:rsidP="002C7A20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Mechanické výškové seřizování sedadl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a řidiče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866AB1" w14:textId="5B61E1EA" w:rsidR="002C7A20" w:rsidRPr="00535EAC" w:rsidRDefault="002C7A20" w:rsidP="002C7A20">
            <w:pPr>
              <w:spacing w:after="0"/>
              <w:jc w:val="center"/>
              <w:rPr>
                <w:rFonts w:ascii="Arial" w:hAnsi="Arial" w:cs="Arial"/>
                <w:noProof w:val="0"/>
                <w:color w:val="FF0000"/>
                <w:sz w:val="20"/>
                <w:highlight w:val="lightGray"/>
              </w:rPr>
            </w:pPr>
            <w:r w:rsidRPr="00AD703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D7038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D703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C7A20" w:rsidRPr="0071228E" w14:paraId="5E3F3D4A" w14:textId="77777777" w:rsidTr="00A80DF1">
        <w:trPr>
          <w:trHeight w:val="288"/>
        </w:trPr>
        <w:tc>
          <w:tcPr>
            <w:tcW w:w="36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147D6987" w14:textId="77777777" w:rsidR="002C7A20" w:rsidRPr="0071228E" w:rsidRDefault="002C7A20" w:rsidP="002C7A20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Odkládací schránka s víkem u spolujezdce</w:t>
            </w: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 xml:space="preserve"> </w:t>
            </w:r>
          </w:p>
        </w:tc>
        <w:tc>
          <w:tcPr>
            <w:tcW w:w="1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461924" w14:textId="7BE30F02" w:rsidR="002C7A20" w:rsidRPr="00FC574A" w:rsidRDefault="002C7A20" w:rsidP="002C7A20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D703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D7038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D703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C7A20" w:rsidRPr="0071228E" w14:paraId="71A3D9F4" w14:textId="77777777" w:rsidTr="00A80DF1">
        <w:trPr>
          <w:trHeight w:val="288"/>
        </w:trPr>
        <w:tc>
          <w:tcPr>
            <w:tcW w:w="36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3B1F171A" w14:textId="77777777" w:rsidR="002C7A20" w:rsidRPr="0071228E" w:rsidRDefault="002C7A20" w:rsidP="002C7A20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Osvětlení zavazadlového prostoru</w:t>
            </w:r>
          </w:p>
        </w:tc>
        <w:tc>
          <w:tcPr>
            <w:tcW w:w="1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C60468" w14:textId="7E81D7D5" w:rsidR="002C7A20" w:rsidRPr="00FC574A" w:rsidRDefault="002C7A20" w:rsidP="002C7A20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D703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D7038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D703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C7A20" w:rsidRPr="0071228E" w14:paraId="7ED05B6A" w14:textId="77777777" w:rsidTr="00A80DF1">
        <w:trPr>
          <w:trHeight w:val="288"/>
        </w:trPr>
        <w:tc>
          <w:tcPr>
            <w:tcW w:w="36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35ED4D1E" w14:textId="77777777" w:rsidR="002C7A20" w:rsidRPr="0071228E" w:rsidRDefault="002C7A20" w:rsidP="002C7A20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Palubní počítač s ukazatelem venkovní teploty</w:t>
            </w:r>
          </w:p>
        </w:tc>
        <w:tc>
          <w:tcPr>
            <w:tcW w:w="1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B44BE4" w14:textId="3B2C14AC" w:rsidR="002C7A20" w:rsidRPr="00FC574A" w:rsidRDefault="002C7A20" w:rsidP="002C7A20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D703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D7038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D703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C7A20" w:rsidRPr="0071228E" w14:paraId="648F5616" w14:textId="77777777" w:rsidTr="00A80DF1">
        <w:trPr>
          <w:trHeight w:val="288"/>
        </w:trPr>
        <w:tc>
          <w:tcPr>
            <w:tcW w:w="36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1A4FFFCD" w14:textId="77777777" w:rsidR="002C7A20" w:rsidRPr="0071228E" w:rsidRDefault="002C7A20" w:rsidP="002C7A20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Parkovací senzory vzadu</w:t>
            </w:r>
          </w:p>
        </w:tc>
        <w:tc>
          <w:tcPr>
            <w:tcW w:w="1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150C8E" w14:textId="1D8C54FF" w:rsidR="002C7A20" w:rsidRPr="00FC574A" w:rsidRDefault="002C7A20" w:rsidP="002C7A20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D703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D7038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D703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C7A20" w:rsidRPr="0071228E" w14:paraId="204E5C47" w14:textId="77777777" w:rsidTr="00A80DF1">
        <w:trPr>
          <w:trHeight w:val="288"/>
        </w:trPr>
        <w:tc>
          <w:tcPr>
            <w:tcW w:w="36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69E6742A" w14:textId="77777777" w:rsidR="002C7A20" w:rsidRPr="0071228E" w:rsidRDefault="002C7A20" w:rsidP="002C7A20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Protiblokovací systém ABS</w:t>
            </w:r>
          </w:p>
        </w:tc>
        <w:tc>
          <w:tcPr>
            <w:tcW w:w="1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0357DC" w14:textId="03C9085C" w:rsidR="002C7A20" w:rsidRPr="00FC574A" w:rsidRDefault="002C7A20" w:rsidP="002C7A20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D703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D7038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D703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C7A20" w:rsidRPr="0071228E" w14:paraId="2FD1C6E0" w14:textId="77777777" w:rsidTr="00A80DF1">
        <w:trPr>
          <w:trHeight w:val="288"/>
        </w:trPr>
        <w:tc>
          <w:tcPr>
            <w:tcW w:w="36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7936E2F6" w14:textId="77777777" w:rsidR="002C7A20" w:rsidRPr="0071228E" w:rsidRDefault="002C7A20" w:rsidP="002C7A20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Přední mlhové světlomety</w:t>
            </w:r>
          </w:p>
        </w:tc>
        <w:tc>
          <w:tcPr>
            <w:tcW w:w="1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ADE908" w14:textId="3C8E4D65" w:rsidR="002C7A20" w:rsidRPr="00FC574A" w:rsidRDefault="002C7A20" w:rsidP="002C7A20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D703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D7038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D703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C7A20" w:rsidRPr="0071228E" w14:paraId="2EA04583" w14:textId="77777777" w:rsidTr="00A80DF1">
        <w:trPr>
          <w:trHeight w:val="288"/>
        </w:trPr>
        <w:tc>
          <w:tcPr>
            <w:tcW w:w="36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1DC75997" w14:textId="77777777" w:rsidR="002C7A20" w:rsidRPr="0071228E" w:rsidRDefault="002C7A20" w:rsidP="002C7A20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Rezervní kolo ocelové (plnohodnotné), klíč na kola a zvedák vozu</w:t>
            </w:r>
          </w:p>
        </w:tc>
        <w:tc>
          <w:tcPr>
            <w:tcW w:w="1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C4C402" w14:textId="25EBBAC0" w:rsidR="002C7A20" w:rsidRPr="00FC574A" w:rsidRDefault="002C7A20" w:rsidP="002C7A20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D703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D7038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D703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C7A20" w:rsidRPr="0071228E" w14:paraId="58CF3F74" w14:textId="77777777" w:rsidTr="00A80DF1">
        <w:trPr>
          <w:trHeight w:val="288"/>
        </w:trPr>
        <w:tc>
          <w:tcPr>
            <w:tcW w:w="36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559782B0" w14:textId="77777777" w:rsidR="002C7A20" w:rsidRPr="0071228E" w:rsidRDefault="002C7A20" w:rsidP="002C7A20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Signalizace nezapnutých bezpečnostních pasů (všichni pasažéři)</w:t>
            </w:r>
          </w:p>
        </w:tc>
        <w:tc>
          <w:tcPr>
            <w:tcW w:w="1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7D7A72" w14:textId="36219AA1" w:rsidR="002C7A20" w:rsidRPr="00FC574A" w:rsidRDefault="002C7A20" w:rsidP="002C7A20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D703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D7038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D703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C7A20" w:rsidRPr="0071228E" w14:paraId="65E84AE3" w14:textId="77777777" w:rsidTr="00A80DF1">
        <w:trPr>
          <w:trHeight w:val="288"/>
        </w:trPr>
        <w:tc>
          <w:tcPr>
            <w:tcW w:w="36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46558AE9" w14:textId="0E7BCC02" w:rsidR="002C7A20" w:rsidRPr="0071228E" w:rsidRDefault="002C7A20" w:rsidP="002C7A20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Tažné zařízení – nebržděný přívěs zatížení </w:t>
            </w:r>
            <w:r w:rsidR="00C44A2C" w:rsidRPr="0061014F">
              <w:rPr>
                <w:rFonts w:ascii="Arial" w:hAnsi="Arial" w:cs="Arial"/>
                <w:noProof w:val="0"/>
                <w:color w:val="000000"/>
                <w:sz w:val="20"/>
              </w:rPr>
              <w:t>540 kg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, bržděný přívěs zatížení 950 kg</w:t>
            </w:r>
          </w:p>
        </w:tc>
        <w:tc>
          <w:tcPr>
            <w:tcW w:w="1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BED46D" w14:textId="2A2DFEE3" w:rsidR="002C7A20" w:rsidRPr="00FC574A" w:rsidRDefault="002C7A20" w:rsidP="002C7A20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D703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D7038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D703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C7A20" w:rsidRPr="0071228E" w14:paraId="6983CC40" w14:textId="77777777" w:rsidTr="00A80DF1">
        <w:trPr>
          <w:trHeight w:val="288"/>
        </w:trPr>
        <w:tc>
          <w:tcPr>
            <w:tcW w:w="36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1B8DD8E2" w14:textId="77777777" w:rsidR="002C7A20" w:rsidRPr="0071228E" w:rsidRDefault="002C7A20" w:rsidP="002C7A20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Tříbodové bezpečnostní pásy pro všechna sedadla</w:t>
            </w:r>
          </w:p>
        </w:tc>
        <w:tc>
          <w:tcPr>
            <w:tcW w:w="1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C61797" w14:textId="0251518F" w:rsidR="002C7A20" w:rsidRPr="00FC574A" w:rsidRDefault="002C7A20" w:rsidP="002C7A20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D703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D7038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D703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C7A20" w:rsidRPr="0071228E" w14:paraId="3ED9FE88" w14:textId="77777777" w:rsidTr="00A80DF1">
        <w:trPr>
          <w:trHeight w:val="288"/>
        </w:trPr>
        <w:tc>
          <w:tcPr>
            <w:tcW w:w="36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003FAFA3" w14:textId="77777777" w:rsidR="002C7A20" w:rsidRPr="0071228E" w:rsidRDefault="002C7A20" w:rsidP="002C7A20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Vnější zpětná zrcátka el. nastavitelná, vyhřívaná</w:t>
            </w:r>
          </w:p>
        </w:tc>
        <w:tc>
          <w:tcPr>
            <w:tcW w:w="1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41A169" w14:textId="504E25F0" w:rsidR="002C7A20" w:rsidRPr="00FC574A" w:rsidRDefault="002C7A20" w:rsidP="002C7A20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D703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D7038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D703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C7A20" w:rsidRPr="0071228E" w14:paraId="15665E2D" w14:textId="77777777" w:rsidTr="00A80DF1">
        <w:trPr>
          <w:trHeight w:val="288"/>
        </w:trPr>
        <w:tc>
          <w:tcPr>
            <w:tcW w:w="36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4C0670E9" w14:textId="77777777" w:rsidR="002C7A20" w:rsidRPr="0071228E" w:rsidRDefault="002C7A20" w:rsidP="002C7A20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Vnitřní světlo</w:t>
            </w:r>
          </w:p>
        </w:tc>
        <w:tc>
          <w:tcPr>
            <w:tcW w:w="1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267BC1" w14:textId="133F4A6F" w:rsidR="002C7A20" w:rsidRPr="00FC574A" w:rsidRDefault="002C7A20" w:rsidP="002C7A20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D703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D7038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D703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C7A20" w:rsidRPr="0071228E" w14:paraId="3708E6BA" w14:textId="77777777" w:rsidTr="00A80DF1">
        <w:trPr>
          <w:trHeight w:val="288"/>
        </w:trPr>
        <w:tc>
          <w:tcPr>
            <w:tcW w:w="36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1337ADA1" w14:textId="77777777" w:rsidR="002C7A20" w:rsidRPr="0071228E" w:rsidRDefault="002C7A20" w:rsidP="002C7A20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Vyhřívání předních sedadel</w:t>
            </w:r>
          </w:p>
        </w:tc>
        <w:tc>
          <w:tcPr>
            <w:tcW w:w="1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0CC5B0" w14:textId="5A5495B2" w:rsidR="002C7A20" w:rsidRPr="00FC574A" w:rsidRDefault="002C7A20" w:rsidP="002C7A20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D703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D7038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D703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C7A20" w:rsidRPr="0071228E" w14:paraId="0BFA8546" w14:textId="77777777" w:rsidTr="00A80DF1">
        <w:trPr>
          <w:trHeight w:val="288"/>
        </w:trPr>
        <w:tc>
          <w:tcPr>
            <w:tcW w:w="36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6B8835B9" w14:textId="77777777" w:rsidR="002C7A20" w:rsidRPr="0071228E" w:rsidRDefault="002C7A20" w:rsidP="002C7A20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Výškově stavitelné opěrky hlavy všech sedadel</w:t>
            </w:r>
          </w:p>
        </w:tc>
        <w:tc>
          <w:tcPr>
            <w:tcW w:w="1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81F756" w14:textId="640E2064" w:rsidR="002C7A20" w:rsidRPr="00FC574A" w:rsidRDefault="002C7A20" w:rsidP="002C7A20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D703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D7038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D703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C7A20" w:rsidRPr="0071228E" w14:paraId="79A81FB2" w14:textId="77777777" w:rsidTr="00A80DF1">
        <w:trPr>
          <w:trHeight w:val="288"/>
        </w:trPr>
        <w:tc>
          <w:tcPr>
            <w:tcW w:w="36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24D7788B" w14:textId="1D99E6B3" w:rsidR="002C7A20" w:rsidRPr="0071228E" w:rsidRDefault="002C7A20" w:rsidP="002C7A20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Zadní sedadlo a opěradlo, dělené, sklopné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 xml:space="preserve"> – pouze opěradlo</w:t>
            </w:r>
          </w:p>
        </w:tc>
        <w:tc>
          <w:tcPr>
            <w:tcW w:w="1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38231E" w14:textId="73A815E9" w:rsidR="002C7A20" w:rsidRPr="00FC574A" w:rsidRDefault="002C7A20" w:rsidP="002C7A20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D703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D7038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D703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C7A20" w:rsidRPr="0071228E" w14:paraId="1609CD5B" w14:textId="77777777" w:rsidTr="00A80DF1">
        <w:trPr>
          <w:trHeight w:val="288"/>
        </w:trPr>
        <w:tc>
          <w:tcPr>
            <w:tcW w:w="36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41D4DBC9" w14:textId="722C85E9" w:rsidR="002C7A20" w:rsidRPr="0071228E" w:rsidRDefault="002C7A20" w:rsidP="002C7A20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Zadní stěrač</w:t>
            </w:r>
          </w:p>
        </w:tc>
        <w:tc>
          <w:tcPr>
            <w:tcW w:w="1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008C0F" w14:textId="271EB45C" w:rsidR="002C7A20" w:rsidRPr="00FC574A" w:rsidRDefault="002C7A20" w:rsidP="002C7A20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D703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D7038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D703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C7A20" w:rsidRPr="0071228E" w14:paraId="521BD9F8" w14:textId="77777777" w:rsidTr="00A80DF1">
        <w:trPr>
          <w:trHeight w:val="288"/>
        </w:trPr>
        <w:tc>
          <w:tcPr>
            <w:tcW w:w="36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1117CE7D" w14:textId="77777777" w:rsidR="002C7A20" w:rsidRPr="0071228E" w:rsidRDefault="002C7A20" w:rsidP="002C7A20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Zakrytí zavazadlového prostoru</w:t>
            </w:r>
          </w:p>
        </w:tc>
        <w:tc>
          <w:tcPr>
            <w:tcW w:w="1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594E40" w14:textId="14715879" w:rsidR="002C7A20" w:rsidRPr="00FC574A" w:rsidRDefault="002C7A20" w:rsidP="002C7A20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D703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D7038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D703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</w:tbl>
    <w:p w14:paraId="7002B5BA" w14:textId="77777777" w:rsidR="00B115F9" w:rsidRDefault="00B115F9"/>
    <w:sectPr w:rsidR="00B115F9" w:rsidSect="009A3B7E">
      <w:headerReference w:type="even" r:id="rId6"/>
      <w:footerReference w:type="even" r:id="rId7"/>
      <w:footerReference w:type="default" r:id="rId8"/>
      <w:headerReference w:type="first" r:id="rId9"/>
      <w:footerReference w:type="first" r:id="rId10"/>
      <w:pgSz w:w="11906" w:h="16838" w:code="9"/>
      <w:pgMar w:top="1304" w:right="1418" w:bottom="1134" w:left="1418" w:header="851" w:footer="851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5FE81C" w14:textId="77777777" w:rsidR="0058164A" w:rsidRDefault="0058164A">
      <w:pPr>
        <w:spacing w:after="0"/>
      </w:pPr>
      <w:r>
        <w:separator/>
      </w:r>
    </w:p>
  </w:endnote>
  <w:endnote w:type="continuationSeparator" w:id="0">
    <w:p w14:paraId="1EF53BC6" w14:textId="77777777" w:rsidR="0058164A" w:rsidRDefault="0058164A">
      <w:pPr>
        <w:spacing w:after="0"/>
      </w:pPr>
      <w:r>
        <w:continuationSeparator/>
      </w:r>
    </w:p>
  </w:endnote>
  <w:endnote w:type="continuationNotice" w:id="1">
    <w:p w14:paraId="283029DB" w14:textId="77777777" w:rsidR="0058164A" w:rsidRDefault="0058164A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61CA0" w14:textId="77777777" w:rsidR="000B0867" w:rsidRDefault="00F82D85">
    <w:pPr>
      <w:pStyle w:val="Zpat"/>
      <w:tabs>
        <w:tab w:val="clear" w:pos="4536"/>
        <w:tab w:val="clear" w:pos="9072"/>
      </w:tabs>
      <w:ind w:right="-2"/>
    </w:pPr>
    <w:r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0" allowOverlap="1" wp14:anchorId="12452352" wp14:editId="0168CAC0">
              <wp:simplePos x="0" y="0"/>
              <wp:positionH relativeFrom="column">
                <wp:posOffset>0</wp:posOffset>
              </wp:positionH>
              <wp:positionV relativeFrom="paragraph">
                <wp:posOffset>-6985</wp:posOffset>
              </wp:positionV>
              <wp:extent cx="6120130" cy="0"/>
              <wp:effectExtent l="0" t="0" r="0" b="0"/>
              <wp:wrapTopAndBottom/>
              <wp:docPr id="3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EF413DB" id="Line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.55pt" to="481.9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" o:allowincell="f">
              <w10:wrap type="topAndBottom"/>
            </v:line>
          </w:pict>
        </mc:Fallback>
      </mc:AlternateContent>
    </w:r>
    <w:r>
      <w:t xml:space="preserve">-  </w:t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10</w:t>
    </w:r>
    <w:r>
      <w:rPr>
        <w:rStyle w:val="slostrnky"/>
      </w:rPr>
      <w:fldChar w:fldCharType="end"/>
    </w:r>
    <w:r>
      <w:rPr>
        <w:rStyle w:val="slostrnky"/>
      </w:rPr>
      <w:t xml:space="preserve">  -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143A3" w14:textId="77777777" w:rsidR="000B0867" w:rsidRDefault="00F82D85">
    <w:pPr>
      <w:pStyle w:val="Zpat"/>
      <w:tabs>
        <w:tab w:val="clear" w:pos="4536"/>
        <w:tab w:val="clear" w:pos="9072"/>
      </w:tabs>
      <w:jc w:val="center"/>
    </w:pP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2</w:t>
    </w:r>
    <w:r>
      <w:rPr>
        <w:rStyle w:val="slostrnky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51B48E" w14:textId="77777777" w:rsidR="000B0867" w:rsidRDefault="00F82D85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2C36CB15" wp14:editId="4D199D9D">
              <wp:simplePos x="0" y="0"/>
              <wp:positionH relativeFrom="column">
                <wp:posOffset>0</wp:posOffset>
              </wp:positionH>
              <wp:positionV relativeFrom="paragraph">
                <wp:posOffset>-6985</wp:posOffset>
              </wp:positionV>
              <wp:extent cx="6120130" cy="0"/>
              <wp:effectExtent l="0" t="0" r="0" b="0"/>
              <wp:wrapTopAndBottom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AAD63A6" id="Lin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.55pt" to="481.9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" o:allowincell="f">
              <w10:wrap type="topAndBottom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27C997" w14:textId="77777777" w:rsidR="0058164A" w:rsidRDefault="0058164A">
      <w:pPr>
        <w:spacing w:after="0"/>
      </w:pPr>
      <w:r>
        <w:separator/>
      </w:r>
    </w:p>
  </w:footnote>
  <w:footnote w:type="continuationSeparator" w:id="0">
    <w:p w14:paraId="6D10D51F" w14:textId="77777777" w:rsidR="0058164A" w:rsidRDefault="0058164A">
      <w:pPr>
        <w:spacing w:after="0"/>
      </w:pPr>
      <w:r>
        <w:continuationSeparator/>
      </w:r>
    </w:p>
  </w:footnote>
  <w:footnote w:type="continuationNotice" w:id="1">
    <w:p w14:paraId="062DDB0F" w14:textId="77777777" w:rsidR="0058164A" w:rsidRDefault="0058164A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418"/>
      <w:gridCol w:w="1418"/>
      <w:gridCol w:w="2552"/>
      <w:gridCol w:w="1701"/>
      <w:gridCol w:w="2552"/>
    </w:tblGrid>
    <w:tr w:rsidR="000B0867" w14:paraId="4E4F58E4" w14:textId="77777777">
      <w:trPr>
        <w:cantSplit/>
        <w:trHeight w:val="360"/>
      </w:trPr>
      <w:tc>
        <w:tcPr>
          <w:tcW w:w="1418" w:type="dxa"/>
        </w:tcPr>
        <w:p w14:paraId="74D6EF0E" w14:textId="77777777" w:rsidR="000B0867" w:rsidRDefault="00F82D85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b/>
            </w:rPr>
          </w:pPr>
          <w:r>
            <w:rPr>
              <w:b/>
            </w:rPr>
            <w:t>Technický list</w:t>
          </w:r>
        </w:p>
      </w:tc>
      <w:tc>
        <w:tcPr>
          <w:tcW w:w="1418" w:type="dxa"/>
        </w:tcPr>
        <w:p w14:paraId="749DD91B" w14:textId="77777777" w:rsidR="000B0867" w:rsidRDefault="00F82D85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TITLE  \* MERGEFORMAT </w:instrText>
          </w:r>
          <w:r>
            <w:rPr>
              <w:b/>
            </w:rPr>
            <w:fldChar w:fldCharType="separate"/>
          </w:r>
          <w:r>
            <w:rPr>
              <w:b/>
            </w:rPr>
            <w:t>10 1100</w:t>
          </w:r>
          <w:r>
            <w:rPr>
              <w:b/>
            </w:rPr>
            <w:fldChar w:fldCharType="end"/>
          </w:r>
        </w:p>
      </w:tc>
      <w:tc>
        <w:tcPr>
          <w:tcW w:w="2552" w:type="dxa"/>
        </w:tcPr>
        <w:p w14:paraId="669EC5BC" w14:textId="77777777" w:rsidR="000B0867" w:rsidRDefault="00F82D85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ind w:left="57" w:right="57"/>
            <w:jc w:val="both"/>
          </w:pPr>
          <w:r>
            <w:t xml:space="preserve">Účinnost od: </w:t>
          </w:r>
          <w:r>
            <w:rPr>
              <w:u w:val="single"/>
            </w:rPr>
            <w:fldChar w:fldCharType="begin"/>
          </w:r>
          <w:r>
            <w:rPr>
              <w:u w:val="single"/>
            </w:rPr>
            <w:instrText xml:space="preserve"> DOCPROPERTY "Category"  \* MERGEFORMAT </w:instrText>
          </w:r>
          <w:r>
            <w:rPr>
              <w:u w:val="single"/>
            </w:rPr>
            <w:fldChar w:fldCharType="separate"/>
          </w:r>
          <w:r>
            <w:rPr>
              <w:u w:val="single"/>
            </w:rPr>
            <w:t>srpen 2017</w:t>
          </w:r>
          <w:r>
            <w:rPr>
              <w:u w:val="single"/>
            </w:rPr>
            <w:fldChar w:fldCharType="end"/>
          </w:r>
          <w:r w:rsidR="005C4CC0">
            <w:fldChar w:fldCharType="begin"/>
          </w:r>
          <w:r w:rsidR="005C4CC0">
            <w:instrText xml:space="preserve"> KEYWORDS  \* MERGEFORMAT </w:instrText>
          </w:r>
          <w:r w:rsidR="005C4CC0">
            <w:fldChar w:fldCharType="separate"/>
          </w:r>
          <w:r>
            <w:t>červenec 2017</w:t>
          </w:r>
          <w:r w:rsidR="005C4CC0">
            <w:fldChar w:fldCharType="end"/>
          </w:r>
        </w:p>
      </w:tc>
      <w:tc>
        <w:tcPr>
          <w:tcW w:w="1701" w:type="dxa"/>
        </w:tcPr>
        <w:p w14:paraId="7414B0E9" w14:textId="77777777" w:rsidR="000B0867" w:rsidRDefault="005C4CC0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</w:pPr>
        </w:p>
      </w:tc>
      <w:tc>
        <w:tcPr>
          <w:tcW w:w="2552" w:type="dxa"/>
        </w:tcPr>
        <w:p w14:paraId="58D3BEE6" w14:textId="77777777" w:rsidR="000B0867" w:rsidRDefault="005C4CC0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</w:pPr>
        </w:p>
      </w:tc>
    </w:tr>
  </w:tbl>
  <w:p w14:paraId="55120CC7" w14:textId="77777777" w:rsidR="000B0867" w:rsidRDefault="005C4CC0">
    <w:pPr>
      <w:pStyle w:val="Zhlav"/>
      <w:rPr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240626" w14:textId="77777777" w:rsidR="000B0867" w:rsidRPr="00203176" w:rsidRDefault="00F82D85" w:rsidP="00203176">
    <w:pPr>
      <w:pStyle w:val="Zhlav"/>
      <w:spacing w:after="0"/>
      <w:jc w:val="right"/>
      <w:rPr>
        <w:rFonts w:ascii="Arial" w:hAnsi="Arial" w:cs="Arial"/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kupujícího: </w:t>
    </w:r>
    <w:r w:rsidRPr="00203176">
      <w:rPr>
        <w:rFonts w:ascii="Arial" w:hAnsi="Arial" w:cs="Arial"/>
        <w:b/>
        <w:sz w:val="18"/>
        <w:highlight w:val="yellow"/>
      </w:rPr>
      <w:t>následně doplní zadavatel</w:t>
    </w:r>
  </w:p>
  <w:p w14:paraId="240CE6E7" w14:textId="77777777" w:rsidR="000B0867" w:rsidRPr="002A4F5A" w:rsidRDefault="00F82D85" w:rsidP="00203176">
    <w:pPr>
      <w:pStyle w:val="Zhlav"/>
      <w:spacing w:after="0"/>
      <w:jc w:val="right"/>
      <w:rPr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prodávajícího: </w:t>
    </w:r>
    <w:r w:rsidRPr="00203176">
      <w:rPr>
        <w:rFonts w:ascii="Arial" w:hAnsi="Arial" w:cs="Arial"/>
        <w:b/>
        <w:sz w:val="18"/>
        <w:highlight w:val="green"/>
      </w:rPr>
      <w:t>doplní účastník</w:t>
    </w:r>
  </w:p>
  <w:p w14:paraId="1E02F294" w14:textId="77777777" w:rsidR="000B0867" w:rsidRDefault="005C4CC0" w:rsidP="00203176">
    <w:pPr>
      <w:tabs>
        <w:tab w:val="left" w:pos="0"/>
      </w:tabs>
      <w:spacing w:after="60"/>
      <w:jc w:val="center"/>
      <w:rPr>
        <w:rFonts w:cs="Arial"/>
        <w:b/>
        <w:sz w:val="24"/>
      </w:rPr>
    </w:pPr>
  </w:p>
  <w:p w14:paraId="7220D641" w14:textId="77777777" w:rsidR="000B0867" w:rsidRDefault="005C4CC0">
    <w:pPr>
      <w:pStyle w:val="Zhlav"/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Kotolanová, Nicola">
    <w15:presenceInfo w15:providerId="AD" w15:userId="S::N8688@eon.com::70a437a4-5085-430a-b2d5-d3d45d047a0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079C"/>
    <w:rsid w:val="00011832"/>
    <w:rsid w:val="0002079C"/>
    <w:rsid w:val="00041A3B"/>
    <w:rsid w:val="00055629"/>
    <w:rsid w:val="0006650E"/>
    <w:rsid w:val="00075DD4"/>
    <w:rsid w:val="000C7967"/>
    <w:rsid w:val="000D2E46"/>
    <w:rsid w:val="000E230B"/>
    <w:rsid w:val="001751F4"/>
    <w:rsid w:val="002A5AE2"/>
    <w:rsid w:val="002A6379"/>
    <w:rsid w:val="002C7A20"/>
    <w:rsid w:val="0033511D"/>
    <w:rsid w:val="0034505F"/>
    <w:rsid w:val="00361D99"/>
    <w:rsid w:val="00365CA7"/>
    <w:rsid w:val="003F693A"/>
    <w:rsid w:val="004259FA"/>
    <w:rsid w:val="004A4BD1"/>
    <w:rsid w:val="004C2BB8"/>
    <w:rsid w:val="004C780A"/>
    <w:rsid w:val="0058164A"/>
    <w:rsid w:val="005B1E77"/>
    <w:rsid w:val="005C4CC0"/>
    <w:rsid w:val="005D328D"/>
    <w:rsid w:val="00682292"/>
    <w:rsid w:val="00734622"/>
    <w:rsid w:val="007A75F9"/>
    <w:rsid w:val="007B7D19"/>
    <w:rsid w:val="00936EED"/>
    <w:rsid w:val="009B3F36"/>
    <w:rsid w:val="00A03D72"/>
    <w:rsid w:val="00A30723"/>
    <w:rsid w:val="00A80DF1"/>
    <w:rsid w:val="00AC2C7A"/>
    <w:rsid w:val="00B115F9"/>
    <w:rsid w:val="00B26C31"/>
    <w:rsid w:val="00B51641"/>
    <w:rsid w:val="00BF655B"/>
    <w:rsid w:val="00C44A2C"/>
    <w:rsid w:val="00CA4E7F"/>
    <w:rsid w:val="00CF14E2"/>
    <w:rsid w:val="00D52BC9"/>
    <w:rsid w:val="00DB0EC0"/>
    <w:rsid w:val="00E4798B"/>
    <w:rsid w:val="00ED7A6F"/>
    <w:rsid w:val="00F01314"/>
    <w:rsid w:val="00F01D18"/>
    <w:rsid w:val="00F02EEA"/>
    <w:rsid w:val="00F3214A"/>
    <w:rsid w:val="00F355C1"/>
    <w:rsid w:val="00F66745"/>
    <w:rsid w:val="00F82D85"/>
    <w:rsid w:val="00F82FF1"/>
    <w:rsid w:val="00FB2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28B58"/>
  <w15:chartTrackingRefBased/>
  <w15:docId w15:val="{EF61DE36-7A6B-4BB9-BE64-39976E1214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A75F9"/>
    <w:pPr>
      <w:spacing w:after="120" w:line="240" w:lineRule="auto"/>
    </w:pPr>
    <w:rPr>
      <w:rFonts w:ascii="Times New Roman" w:eastAsia="Times New Roman" w:hAnsi="Times New Roman" w:cs="Times New Roman"/>
      <w:noProof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rsid w:val="007A75F9"/>
    <w:pPr>
      <w:tabs>
        <w:tab w:val="center" w:pos="4536"/>
        <w:tab w:val="right" w:pos="9072"/>
      </w:tabs>
    </w:pPr>
    <w:rPr>
      <w:noProof w:val="0"/>
    </w:rPr>
  </w:style>
  <w:style w:type="character" w:customStyle="1" w:styleId="ZpatChar">
    <w:name w:val="Zápatí Char"/>
    <w:basedOn w:val="Standardnpsmoodstavce"/>
    <w:link w:val="Zpat"/>
    <w:rsid w:val="007A75F9"/>
    <w:rPr>
      <w:rFonts w:ascii="Times New Roman" w:eastAsia="Times New Roman" w:hAnsi="Times New Roman" w:cs="Times New Roman"/>
      <w:szCs w:val="20"/>
      <w:lang w:eastAsia="cs-CZ"/>
    </w:rPr>
  </w:style>
  <w:style w:type="paragraph" w:styleId="Zhlav">
    <w:name w:val="header"/>
    <w:basedOn w:val="Normln"/>
    <w:link w:val="ZhlavChar"/>
    <w:rsid w:val="007A75F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A75F9"/>
    <w:rPr>
      <w:rFonts w:ascii="Times New Roman" w:eastAsia="Times New Roman" w:hAnsi="Times New Roman" w:cs="Times New Roman"/>
      <w:noProof/>
      <w:szCs w:val="20"/>
      <w:lang w:eastAsia="cs-CZ"/>
    </w:rPr>
  </w:style>
  <w:style w:type="character" w:styleId="slostrnky">
    <w:name w:val="page number"/>
    <w:basedOn w:val="Standardnpsmoodstavce"/>
    <w:rsid w:val="007A75F9"/>
  </w:style>
  <w:style w:type="paragraph" w:styleId="Revize">
    <w:name w:val="Revision"/>
    <w:hidden/>
    <w:uiPriority w:val="99"/>
    <w:semiHidden/>
    <w:rsid w:val="00DB0EC0"/>
    <w:pPr>
      <w:spacing w:after="0" w:line="240" w:lineRule="auto"/>
    </w:pPr>
    <w:rPr>
      <w:rFonts w:ascii="Times New Roman" w:eastAsia="Times New Roman" w:hAnsi="Times New Roman" w:cs="Times New Roman"/>
      <w:noProof/>
      <w:szCs w:val="20"/>
      <w:lang w:eastAsia="cs-CZ"/>
    </w:rPr>
  </w:style>
  <w:style w:type="paragraph" w:styleId="Normlnweb">
    <w:name w:val="Normal (Web)"/>
    <w:basedOn w:val="Normln"/>
    <w:uiPriority w:val="99"/>
    <w:unhideWhenUsed/>
    <w:rsid w:val="00B26C31"/>
    <w:pPr>
      <w:spacing w:before="100" w:beforeAutospacing="1" w:after="100" w:afterAutospacing="1"/>
    </w:pPr>
    <w:rPr>
      <w:rFonts w:ascii="Calibri" w:eastAsiaTheme="minorHAnsi" w:hAnsi="Calibri" w:cs="Calibri"/>
      <w:noProof w:val="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448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microsoft.com/office/2011/relationships/people" Target="peop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2</Pages>
  <Words>472</Words>
  <Characters>2791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Berka, Miroslav</dc:creator>
  <cp:keywords/>
  <dc:description/>
  <cp:lastModifiedBy>Kotolanová, Nicola</cp:lastModifiedBy>
  <cp:revision>38</cp:revision>
  <dcterms:created xsi:type="dcterms:W3CDTF">2021-11-26T07:14:00Z</dcterms:created>
  <dcterms:modified xsi:type="dcterms:W3CDTF">2022-12-12T12:10:00Z</dcterms:modified>
</cp:coreProperties>
</file>